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836" w:rsidRDefault="004E1341">
      <w:r>
        <w:t>UNIVERSITY HOSPITALS OF COVENTRY AND WARWICKSHIRE</w:t>
      </w:r>
    </w:p>
    <w:p w:rsidR="004E1341" w:rsidRDefault="004E1341">
      <w:r>
        <w:t>PROTOCOL FOR ULTRASOUND SURVEILLANCE OF ENDO</w:t>
      </w:r>
      <w:r w:rsidR="003D076B">
        <w:t>VASCULAR</w:t>
      </w:r>
      <w:r>
        <w:t xml:space="preserve"> ANEURYSM REPAIRS (EVAR’S)</w:t>
      </w:r>
    </w:p>
    <w:p w:rsidR="004E1341" w:rsidRDefault="004E1341">
      <w:r>
        <w:t>Version:</w:t>
      </w:r>
      <w:r w:rsidR="003D076B">
        <w:t xml:space="preserve">   1.0</w:t>
      </w:r>
      <w:r>
        <w:tab/>
      </w:r>
      <w:r>
        <w:tab/>
      </w:r>
      <w:r>
        <w:tab/>
      </w:r>
      <w:r>
        <w:tab/>
        <w:t>Date:</w:t>
      </w:r>
      <w:r w:rsidR="0052507A">
        <w:t xml:space="preserve">   01/03/2017</w:t>
      </w:r>
    </w:p>
    <w:p w:rsidR="003D076B" w:rsidRDefault="004E1341">
      <w:r>
        <w:t>INTRODUCTION</w:t>
      </w:r>
    </w:p>
    <w:p w:rsidR="003D076B" w:rsidRDefault="003D076B">
      <w:r>
        <w:t xml:space="preserve">EVAR procedures using </w:t>
      </w:r>
      <w:r w:rsidR="006D5430">
        <w:t xml:space="preserve">endovascular </w:t>
      </w:r>
      <w:proofErr w:type="spellStart"/>
      <w:r w:rsidR="006D5430">
        <w:t>stentgrafts</w:t>
      </w:r>
      <w:proofErr w:type="spellEnd"/>
      <w:r w:rsidR="00906A4B">
        <w:t xml:space="preserve"> to repair</w:t>
      </w:r>
      <w:r>
        <w:t xml:space="preserve"> aortic </w:t>
      </w:r>
      <w:proofErr w:type="gramStart"/>
      <w:r w:rsidR="00906A4B">
        <w:t xml:space="preserve">and </w:t>
      </w:r>
      <w:r>
        <w:t xml:space="preserve"> iliac</w:t>
      </w:r>
      <w:proofErr w:type="gramEnd"/>
      <w:r w:rsidR="00906A4B">
        <w:t xml:space="preserve"> artery</w:t>
      </w:r>
      <w:r w:rsidR="00570100">
        <w:t xml:space="preserve"> aneurysms are</w:t>
      </w:r>
      <w:r w:rsidR="006D5430">
        <w:t xml:space="preserve"> becoming more common</w:t>
      </w:r>
      <w:r>
        <w:t xml:space="preserve"> but they require lifelong surveillance to detect various </w:t>
      </w:r>
      <w:r w:rsidR="006D5430">
        <w:t>complications</w:t>
      </w:r>
      <w:r>
        <w:t xml:space="preserve"> that may arise. Previously contrast CT has been the most common surveillance modality. Ultrasound is now becoming more popular due to its lack of need for nephrotoxic contrast, low cost and avoidance of </w:t>
      </w:r>
      <w:r w:rsidR="006D5430">
        <w:t xml:space="preserve">ionising </w:t>
      </w:r>
      <w:r>
        <w:t>radiation.</w:t>
      </w:r>
      <w:r w:rsidR="006D5430">
        <w:t xml:space="preserve"> Both modalities have differing advantages/disadvantages.</w:t>
      </w:r>
    </w:p>
    <w:p w:rsidR="003D076B" w:rsidRDefault="003D076B">
      <w:r>
        <w:t>Stent grafts can suffer from various</w:t>
      </w:r>
      <w:r w:rsidR="00A700B6">
        <w:t xml:space="preserve"> </w:t>
      </w:r>
      <w:r w:rsidR="006D5430">
        <w:t xml:space="preserve">complications including </w:t>
      </w:r>
      <w:proofErr w:type="spellStart"/>
      <w:r w:rsidR="006D5430">
        <w:t>endoleaks</w:t>
      </w:r>
      <w:proofErr w:type="spellEnd"/>
      <w:r w:rsidR="006D5430">
        <w:t xml:space="preserve"> (various different types)</w:t>
      </w:r>
      <w:r>
        <w:t>, occlusion, stenosis, kinking, s</w:t>
      </w:r>
      <w:r w:rsidR="00A700B6">
        <w:t xml:space="preserve">trut fracture, migration, </w:t>
      </w:r>
      <w:proofErr w:type="gramStart"/>
      <w:r w:rsidR="00A700B6">
        <w:t>disco</w:t>
      </w:r>
      <w:r>
        <w:t>n</w:t>
      </w:r>
      <w:r w:rsidR="00C03EC7">
        <w:t>n</w:t>
      </w:r>
      <w:r>
        <w:t>ection</w:t>
      </w:r>
      <w:proofErr w:type="gramEnd"/>
      <w:r>
        <w:t xml:space="preserve"> of</w:t>
      </w:r>
      <w:r w:rsidR="00A700B6">
        <w:t xml:space="preserve"> limbs and</w:t>
      </w:r>
      <w:r>
        <w:t xml:space="preserve"> tearing of the </w:t>
      </w:r>
      <w:r w:rsidR="00A700B6">
        <w:t>graft material.</w:t>
      </w:r>
    </w:p>
    <w:p w:rsidR="00A700B6" w:rsidRDefault="00A700B6">
      <w:r>
        <w:t xml:space="preserve">Ultrasound </w:t>
      </w:r>
      <w:r w:rsidR="006D5430">
        <w:t>in experienced and specialist hands</w:t>
      </w:r>
      <w:r w:rsidR="00A444C6">
        <w:t xml:space="preserve"> </w:t>
      </w:r>
      <w:r>
        <w:t xml:space="preserve">can detect most </w:t>
      </w:r>
      <w:r w:rsidR="006D5430">
        <w:t>complications</w:t>
      </w:r>
      <w:r>
        <w:t xml:space="preserve">. However, plain abdominal </w:t>
      </w:r>
      <w:proofErr w:type="gramStart"/>
      <w:r>
        <w:t>X</w:t>
      </w:r>
      <w:proofErr w:type="gramEnd"/>
      <w:r>
        <w:t xml:space="preserve"> rays are </w:t>
      </w:r>
      <w:r w:rsidR="00A444C6">
        <w:t>often used at the same visit</w:t>
      </w:r>
      <w:r>
        <w:t xml:space="preserve"> (AP and lateral) to assess </w:t>
      </w:r>
      <w:del w:id="0" w:author="Tiivas Carl (RKB) Clinical Scientist" w:date="2017-08-08T13:39:00Z">
        <w:r w:rsidR="00A444C6" w:rsidDel="00D6767A">
          <w:delText>better</w:delText>
        </w:r>
      </w:del>
      <w:r w:rsidR="00A444C6">
        <w:t xml:space="preserve"> </w:t>
      </w:r>
      <w:r>
        <w:t xml:space="preserve">migration of the graft and </w:t>
      </w:r>
      <w:r w:rsidR="00A444C6">
        <w:t>metal component</w:t>
      </w:r>
      <w:r>
        <w:t xml:space="preserve"> fracture</w:t>
      </w:r>
      <w:r w:rsidR="00A444C6">
        <w:t>s</w:t>
      </w:r>
      <w:r>
        <w:t>.</w:t>
      </w:r>
      <w:r w:rsidR="00906A4B">
        <w:t xml:space="preserve"> </w:t>
      </w:r>
      <w:r w:rsidR="00A444C6">
        <w:t>However, perhaps</w:t>
      </w:r>
      <w:r w:rsidR="00906A4B">
        <w:t xml:space="preserve"> the</w:t>
      </w:r>
      <w:r w:rsidR="00833E22">
        <w:t xml:space="preserve"> most important </w:t>
      </w:r>
      <w:r w:rsidR="00906A4B">
        <w:t xml:space="preserve">assessment </w:t>
      </w:r>
      <w:r w:rsidR="00A444C6">
        <w:t xml:space="preserve">through any surveillance programme </w:t>
      </w:r>
      <w:r w:rsidR="00906A4B">
        <w:t>is whether the aneurysm sac size has expanded</w:t>
      </w:r>
      <w:r w:rsidR="00A444C6">
        <w:t xml:space="preserve"> giving a risk of rupture despite the treatment aiming to prevent it</w:t>
      </w:r>
      <w:r w:rsidR="00906A4B">
        <w:t>.</w:t>
      </w:r>
    </w:p>
    <w:p w:rsidR="00A444C6" w:rsidRDefault="00A444C6">
      <w:r>
        <w:t>The agreed local unit policy</w:t>
      </w:r>
      <w:r w:rsidR="0029662C">
        <w:t xml:space="preserve"> </w:t>
      </w:r>
      <w:r>
        <w:t>is</w:t>
      </w:r>
      <w:r w:rsidR="00C03EC7">
        <w:t xml:space="preserve"> to perform EVAR surveillance with contrast CT </w:t>
      </w:r>
      <w:r>
        <w:t xml:space="preserve">post EVAR routinely </w:t>
      </w:r>
      <w:proofErr w:type="gramStart"/>
      <w:r>
        <w:t>at  1</w:t>
      </w:r>
      <w:proofErr w:type="gramEnd"/>
      <w:r>
        <w:t xml:space="preserve"> month, 6 months and 12 months. If in the opinion of the Radiologist assessing the imaging, the sac size is stable or reducing, it is agreed unit policy then to transfer the patient to annual US/plain film assessment and surveillance for life</w:t>
      </w:r>
      <w:r w:rsidR="006728A4">
        <w:t xml:space="preserve"> until/unless the clinical situation demands otherwise</w:t>
      </w:r>
      <w:r>
        <w:t>.</w:t>
      </w:r>
    </w:p>
    <w:p w:rsidR="00906A4B" w:rsidRDefault="00570100">
      <w:r>
        <w:t xml:space="preserve">Contrast </w:t>
      </w:r>
      <w:r w:rsidR="00A444C6">
        <w:t xml:space="preserve">enhanced (microbubble) </w:t>
      </w:r>
      <w:r>
        <w:t>ultrasound</w:t>
      </w:r>
      <w:r w:rsidR="00906A4B">
        <w:t xml:space="preserve"> has </w:t>
      </w:r>
      <w:r>
        <w:t xml:space="preserve">been </w:t>
      </w:r>
      <w:r w:rsidR="00906A4B">
        <w:t xml:space="preserve">shown </w:t>
      </w:r>
      <w:r>
        <w:t xml:space="preserve">to give </w:t>
      </w:r>
      <w:r w:rsidR="00906A4B">
        <w:t xml:space="preserve">enhanced sensitivity </w:t>
      </w:r>
      <w:r w:rsidR="00A444C6">
        <w:t>(</w:t>
      </w:r>
      <w:r w:rsidR="00A444C6" w:rsidRPr="00A444C6">
        <w:t>relative to Colour Duplex ultrasound</w:t>
      </w:r>
      <w:r w:rsidR="00A444C6">
        <w:t xml:space="preserve">) </w:t>
      </w:r>
      <w:r w:rsidR="00906A4B">
        <w:t xml:space="preserve">for </w:t>
      </w:r>
      <w:proofErr w:type="spellStart"/>
      <w:r w:rsidR="00A444C6">
        <w:t>endo</w:t>
      </w:r>
      <w:r w:rsidR="00906A4B">
        <w:t>leak</w:t>
      </w:r>
      <w:proofErr w:type="spellEnd"/>
      <w:r w:rsidR="00906A4B">
        <w:t xml:space="preserve"> detection </w:t>
      </w:r>
      <w:r w:rsidR="00A444C6">
        <w:t xml:space="preserve">in EVAR surveillance </w:t>
      </w:r>
      <w:r w:rsidR="00906A4B">
        <w:t xml:space="preserve">and </w:t>
      </w:r>
      <w:r w:rsidR="00A444C6">
        <w:t xml:space="preserve">can assist in definition of the type of </w:t>
      </w:r>
      <w:proofErr w:type="spellStart"/>
      <w:r w:rsidR="00A444C6">
        <w:t>endoleak</w:t>
      </w:r>
      <w:proofErr w:type="spellEnd"/>
      <w:r w:rsidR="00906A4B">
        <w:t xml:space="preserve">. Consideration is being given to introducing a contrast ultrasound service for patients with sac expansion in whom a leak cannot be found </w:t>
      </w:r>
      <w:proofErr w:type="gramStart"/>
      <w:r w:rsidR="00906A4B">
        <w:t>or  the</w:t>
      </w:r>
      <w:proofErr w:type="gramEnd"/>
      <w:r w:rsidR="00906A4B">
        <w:t xml:space="preserve"> type of leak is uncertain.</w:t>
      </w:r>
    </w:p>
    <w:p w:rsidR="00A700B6" w:rsidRDefault="00A700B6">
      <w:r>
        <w:t xml:space="preserve">TREATMENT </w:t>
      </w:r>
      <w:r w:rsidR="00A444C6">
        <w:t>OF DIFFERENT ANEURYSM GEOMETRY</w:t>
      </w:r>
    </w:p>
    <w:p w:rsidR="00A700B6" w:rsidRDefault="00A700B6">
      <w:r>
        <w:t xml:space="preserve">The easiest type of aneurysm to repair is an infrarenal </w:t>
      </w:r>
      <w:r w:rsidR="00A444C6">
        <w:t>abdominal aortic aneurysm</w:t>
      </w:r>
      <w:r>
        <w:t xml:space="preserve">. This is usually repaired using a bifurcated </w:t>
      </w:r>
      <w:proofErr w:type="spellStart"/>
      <w:r w:rsidR="00A444C6">
        <w:t>stent</w:t>
      </w:r>
      <w:r>
        <w:t>graft</w:t>
      </w:r>
      <w:proofErr w:type="spellEnd"/>
      <w:r>
        <w:t xml:space="preserve"> that </w:t>
      </w:r>
      <w:r w:rsidR="00A444C6">
        <w:t>seals beneath the renal arteries and</w:t>
      </w:r>
      <w:r w:rsidR="00833E22">
        <w:t xml:space="preserve"> in the common iliac arteries. Sometimes one</w:t>
      </w:r>
      <w:r w:rsidR="00570100">
        <w:t xml:space="preserve"> common</w:t>
      </w:r>
      <w:r w:rsidR="00833E22">
        <w:t xml:space="preserve"> iliac</w:t>
      </w:r>
      <w:r w:rsidR="00570100">
        <w:t xml:space="preserve"> artery</w:t>
      </w:r>
      <w:r w:rsidR="00833E22">
        <w:t xml:space="preserve"> is deliberately occluded and a </w:t>
      </w:r>
      <w:proofErr w:type="spellStart"/>
      <w:r w:rsidR="00833E22">
        <w:t>uni</w:t>
      </w:r>
      <w:proofErr w:type="spellEnd"/>
      <w:r w:rsidR="00833E22">
        <w:t xml:space="preserve">-iliac graft is used with a fem-fem crossover graft to supply blood to the other </w:t>
      </w:r>
      <w:r w:rsidR="00A444C6">
        <w:t xml:space="preserve">lower limb. The </w:t>
      </w:r>
      <w:proofErr w:type="spellStart"/>
      <w:r w:rsidR="00A444C6">
        <w:t>stentgrafts</w:t>
      </w:r>
      <w:proofErr w:type="spellEnd"/>
      <w:r w:rsidR="00833E22">
        <w:t xml:space="preserve"> can extend distally to varying degrees. If the </w:t>
      </w:r>
      <w:r w:rsidR="00A444C6">
        <w:t>common iliac artery is itself</w:t>
      </w:r>
      <w:r w:rsidR="00833E22">
        <w:t xml:space="preserve"> aneurysmal to its distal bifurcation, then sometimes the stent may need to cover the origin of the </w:t>
      </w:r>
      <w:r w:rsidR="00A444C6">
        <w:t>internal iliac artery</w:t>
      </w:r>
      <w:r w:rsidR="00833E22">
        <w:t>, which is normally occluded with an occluding device</w:t>
      </w:r>
      <w:r w:rsidR="00A444C6">
        <w:t xml:space="preserve"> or </w:t>
      </w:r>
      <w:proofErr w:type="spellStart"/>
      <w:r w:rsidR="00A444C6">
        <w:t>embolised</w:t>
      </w:r>
      <w:proofErr w:type="spellEnd"/>
      <w:r w:rsidR="00A444C6">
        <w:t xml:space="preserve"> more distally with coils, both to prevent a type 2 </w:t>
      </w:r>
      <w:proofErr w:type="spellStart"/>
      <w:r w:rsidR="00A444C6">
        <w:t>endoleak</w:t>
      </w:r>
      <w:proofErr w:type="spellEnd"/>
      <w:r w:rsidR="00A444C6">
        <w:t xml:space="preserve"> from the internal iliacs</w:t>
      </w:r>
      <w:r w:rsidR="00833E22">
        <w:t xml:space="preserve">. Fenestrated stents </w:t>
      </w:r>
      <w:r w:rsidR="00915CDE">
        <w:t>that have side branches into some of the major aortic branches are probably best surveyed using CT as proximal imaging can be difficult</w:t>
      </w:r>
      <w:r w:rsidR="00A444C6">
        <w:t xml:space="preserve"> with ultrasound</w:t>
      </w:r>
      <w:r w:rsidR="00915CDE">
        <w:t>.</w:t>
      </w:r>
    </w:p>
    <w:p w:rsidR="00A444C6" w:rsidRDefault="00A444C6"/>
    <w:p w:rsidR="003D076B" w:rsidRDefault="003D076B">
      <w:r>
        <w:lastRenderedPageBreak/>
        <w:t xml:space="preserve">TYPES OF </w:t>
      </w:r>
      <w:r w:rsidR="00A444C6">
        <w:t>STENT</w:t>
      </w:r>
      <w:r>
        <w:t>GRAFT:</w:t>
      </w:r>
      <w:r w:rsidR="00833E22">
        <w:t xml:space="preserve">  </w:t>
      </w:r>
    </w:p>
    <w:p w:rsidR="003D076B" w:rsidRDefault="00A700B6">
      <w:r>
        <w:t>The most comm</w:t>
      </w:r>
      <w:r w:rsidR="007277CB">
        <w:t xml:space="preserve">on type of graft is a covered stent with the proximal seal achieved due by a combination of hooks </w:t>
      </w:r>
      <w:r w:rsidR="00A444C6">
        <w:t xml:space="preserve">(fixation) </w:t>
      </w:r>
      <w:r w:rsidR="007277CB">
        <w:t xml:space="preserve">and the outward radial force of the device. Devices are usually </w:t>
      </w:r>
      <w:proofErr w:type="spellStart"/>
      <w:r w:rsidR="007277CB">
        <w:t>self expanding</w:t>
      </w:r>
      <w:proofErr w:type="spellEnd"/>
      <w:r w:rsidR="007277CB">
        <w:t xml:space="preserve">, but may need ballooning </w:t>
      </w:r>
      <w:r w:rsidR="00A444C6">
        <w:t>to</w:t>
      </w:r>
      <w:r w:rsidR="007277CB">
        <w:t xml:space="preserve"> obtain a seal. Some </w:t>
      </w:r>
      <w:r w:rsidR="00A444C6">
        <w:t>products</w:t>
      </w:r>
      <w:r w:rsidR="006728A4">
        <w:t>, such as the</w:t>
      </w:r>
      <w:r w:rsidR="007277CB">
        <w:t xml:space="preserve"> </w:t>
      </w:r>
      <w:proofErr w:type="spellStart"/>
      <w:r w:rsidR="007277CB">
        <w:t>Trivascular</w:t>
      </w:r>
      <w:proofErr w:type="spellEnd"/>
      <w:r w:rsidR="007277CB">
        <w:t xml:space="preserve"> Ovation stent obtains a proximal seal using flexible rings proximally that are injected with polymer during the pro</w:t>
      </w:r>
      <w:r w:rsidR="00CF7F58">
        <w:t>cedure. As the rings usually lie distal to the top of the stent, there appearance can suggest a type 1</w:t>
      </w:r>
      <w:r w:rsidR="006728A4">
        <w:t>a</w:t>
      </w:r>
      <w:r w:rsidR="00CF7F58">
        <w:t xml:space="preserve"> </w:t>
      </w:r>
      <w:proofErr w:type="spellStart"/>
      <w:r w:rsidR="00CF7F58">
        <w:t>endoleak</w:t>
      </w:r>
      <w:proofErr w:type="spellEnd"/>
      <w:r w:rsidR="00CF7F58">
        <w:t xml:space="preserve"> for those not familiar with their geometry.</w:t>
      </w:r>
    </w:p>
    <w:p w:rsidR="004C5621" w:rsidRDefault="00CF7F58">
      <w:r>
        <w:t xml:space="preserve">The </w:t>
      </w:r>
      <w:proofErr w:type="spellStart"/>
      <w:r w:rsidR="00A700B6">
        <w:t>Nellix</w:t>
      </w:r>
      <w:proofErr w:type="spellEnd"/>
      <w:r w:rsidR="006728A4">
        <w:t xml:space="preserve"> device is</w:t>
      </w:r>
      <w:r>
        <w:t xml:space="preserve"> radically different from other </w:t>
      </w:r>
      <w:proofErr w:type="spellStart"/>
      <w:r>
        <w:t>stent</w:t>
      </w:r>
      <w:r w:rsidR="006728A4">
        <w:t>graft</w:t>
      </w:r>
      <w:proofErr w:type="spellEnd"/>
      <w:r>
        <w:t xml:space="preserve"> designs. The </w:t>
      </w:r>
      <w:proofErr w:type="spellStart"/>
      <w:r>
        <w:t>Nellix</w:t>
      </w:r>
      <w:proofErr w:type="spellEnd"/>
      <w:r>
        <w:t xml:space="preserve"> device uses 2 </w:t>
      </w:r>
      <w:r w:rsidR="00BD3A23">
        <w:t xml:space="preserve">straight </w:t>
      </w:r>
      <w:proofErr w:type="spellStart"/>
      <w:r w:rsidR="006728A4">
        <w:t>stentgrafts</w:t>
      </w:r>
      <w:proofErr w:type="spellEnd"/>
      <w:r w:rsidR="00BD3A23">
        <w:t xml:space="preserve"> each </w:t>
      </w:r>
      <w:r>
        <w:t>surr</w:t>
      </w:r>
      <w:r w:rsidR="006728A4">
        <w:t>ounded by two</w:t>
      </w:r>
      <w:r w:rsidR="00BD3A23">
        <w:t xml:space="preserve"> flexible </w:t>
      </w:r>
      <w:proofErr w:type="spellStart"/>
      <w:r w:rsidR="004C5621">
        <w:t>endo</w:t>
      </w:r>
      <w:r w:rsidR="00BD3A23">
        <w:t>bag</w:t>
      </w:r>
      <w:r w:rsidR="006728A4">
        <w:t>s</w:t>
      </w:r>
      <w:proofErr w:type="spellEnd"/>
      <w:r w:rsidR="00BD3A23">
        <w:t xml:space="preserve"> that </w:t>
      </w:r>
      <w:r w:rsidR="006728A4">
        <w:t>are</w:t>
      </w:r>
      <w:r>
        <w:t xml:space="preserve"> filled with a</w:t>
      </w:r>
      <w:r w:rsidR="00BD3A23">
        <w:t xml:space="preserve"> polymer during the procedure</w:t>
      </w:r>
      <w:r w:rsidR="006728A4">
        <w:t xml:space="preserve"> to occupy the space in the sac lumen and prevent sac </w:t>
      </w:r>
      <w:proofErr w:type="spellStart"/>
      <w:r w:rsidR="006728A4">
        <w:t>endoleak</w:t>
      </w:r>
      <w:proofErr w:type="spellEnd"/>
      <w:r w:rsidR="006728A4">
        <w:t xml:space="preserve"> whilst arterial flow is maintained via the </w:t>
      </w:r>
      <w:proofErr w:type="spellStart"/>
      <w:r w:rsidR="006728A4">
        <w:t>stentgrafts</w:t>
      </w:r>
      <w:proofErr w:type="spellEnd"/>
      <w:r w:rsidR="004C5621">
        <w:t xml:space="preserve">. </w:t>
      </w:r>
    </w:p>
    <w:p w:rsidR="00A700B6" w:rsidRDefault="004C5621">
      <w:r>
        <w:t xml:space="preserve">The filled opposing </w:t>
      </w:r>
      <w:proofErr w:type="spellStart"/>
      <w:r>
        <w:t>endobags</w:t>
      </w:r>
      <w:proofErr w:type="spellEnd"/>
      <w:r>
        <w:t xml:space="preserve"> provide a seal within the aneurysm sac. The stents project above and below the filled </w:t>
      </w:r>
      <w:proofErr w:type="spellStart"/>
      <w:r>
        <w:t>endobags</w:t>
      </w:r>
      <w:proofErr w:type="spellEnd"/>
      <w:r>
        <w:t xml:space="preserve"> after the procedure and have a different appearance to a more standard device.</w:t>
      </w:r>
    </w:p>
    <w:p w:rsidR="00A700B6" w:rsidRDefault="006728A4">
      <w:r>
        <w:t>US o</w:t>
      </w:r>
      <w:r w:rsidR="00570100">
        <w:t>perators should be familiar with the appearance of different devices being used.</w:t>
      </w:r>
    </w:p>
    <w:p w:rsidR="003D076B" w:rsidRDefault="003D076B">
      <w:r>
        <w:t xml:space="preserve">TYPES OF </w:t>
      </w:r>
      <w:r w:rsidR="006728A4">
        <w:t>ENDO</w:t>
      </w:r>
      <w:r>
        <w:t>LEAK</w:t>
      </w:r>
    </w:p>
    <w:p w:rsidR="003D076B" w:rsidRDefault="003D076B">
      <w:r>
        <w:t xml:space="preserve">The most common </w:t>
      </w:r>
      <w:r w:rsidR="006728A4">
        <w:t>complication post EVAR</w:t>
      </w:r>
      <w:r>
        <w:t xml:space="preserve"> is a</w:t>
      </w:r>
      <w:r w:rsidR="006728A4">
        <w:t>n</w:t>
      </w:r>
      <w:r>
        <w:t xml:space="preserve"> </w:t>
      </w:r>
      <w:proofErr w:type="spellStart"/>
      <w:r w:rsidR="006728A4">
        <w:t>endo</w:t>
      </w:r>
      <w:r>
        <w:t>leak</w:t>
      </w:r>
      <w:proofErr w:type="spellEnd"/>
      <w:r>
        <w:t>, which is categorized as to its type:</w:t>
      </w:r>
    </w:p>
    <w:p w:rsidR="003D076B" w:rsidRDefault="003D076B">
      <w:proofErr w:type="gramStart"/>
      <w:r>
        <w:t>Type 1.</w:t>
      </w:r>
      <w:proofErr w:type="gramEnd"/>
      <w:r>
        <w:t xml:space="preserve"> This can be from the sealing zone at the </w:t>
      </w:r>
      <w:proofErr w:type="gramStart"/>
      <w:r w:rsidR="004C5621">
        <w:t>proximal  end</w:t>
      </w:r>
      <w:proofErr w:type="gramEnd"/>
      <w:r w:rsidR="004C5621">
        <w:t xml:space="preserve"> (Type 1a)  or distal end (Type 1b) of the </w:t>
      </w:r>
      <w:proofErr w:type="spellStart"/>
      <w:r w:rsidR="004C5621">
        <w:t>stent</w:t>
      </w:r>
      <w:r w:rsidR="006728A4">
        <w:t>graft</w:t>
      </w:r>
      <w:proofErr w:type="spellEnd"/>
      <w:r w:rsidR="004C5621">
        <w:t>.</w:t>
      </w:r>
      <w:r w:rsidR="00F53BBE">
        <w:t xml:space="preserve"> They </w:t>
      </w:r>
      <w:r w:rsidR="006728A4">
        <w:t>almost always</w:t>
      </w:r>
      <w:r w:rsidR="00F53BBE">
        <w:t xml:space="preserve"> require treatment</w:t>
      </w:r>
      <w:r w:rsidR="006728A4">
        <w:t>.</w:t>
      </w:r>
    </w:p>
    <w:p w:rsidR="003D076B" w:rsidRDefault="003D076B">
      <w:proofErr w:type="gramStart"/>
      <w:r>
        <w:t>Type 2.</w:t>
      </w:r>
      <w:proofErr w:type="gramEnd"/>
      <w:r w:rsidR="004C5621">
        <w:t xml:space="preserve"> </w:t>
      </w:r>
      <w:r w:rsidR="006728A4">
        <w:t>Back bleeding to the aneurysm sac via a native arterial vessel; most commonly</w:t>
      </w:r>
      <w:r w:rsidR="004C5621">
        <w:t xml:space="preserve"> arise from lumbar branches of the aorta or from </w:t>
      </w:r>
      <w:r w:rsidR="00F53BBE">
        <w:t>the inferior mesenteric artery. They can resolve spontaneously. They are usually managed conservatively unless the sac is expanding.</w:t>
      </w:r>
    </w:p>
    <w:p w:rsidR="003D076B" w:rsidRDefault="003D076B">
      <w:proofErr w:type="gramStart"/>
      <w:r>
        <w:t>Type 3.</w:t>
      </w:r>
      <w:proofErr w:type="gramEnd"/>
      <w:r w:rsidR="00F53BBE">
        <w:t xml:space="preserve"> </w:t>
      </w:r>
      <w:proofErr w:type="gramStart"/>
      <w:r w:rsidR="006728A4">
        <w:t>F</w:t>
      </w:r>
      <w:r w:rsidR="00F53BBE">
        <w:t xml:space="preserve">rom modular </w:t>
      </w:r>
      <w:r w:rsidR="006728A4">
        <w:t>dis</w:t>
      </w:r>
      <w:r w:rsidR="00F53BBE">
        <w:t xml:space="preserve">connections of the </w:t>
      </w:r>
      <w:proofErr w:type="spellStart"/>
      <w:r w:rsidR="006728A4">
        <w:t>stent</w:t>
      </w:r>
      <w:r w:rsidR="00F53BBE">
        <w:t>graft</w:t>
      </w:r>
      <w:proofErr w:type="spellEnd"/>
      <w:r w:rsidR="00F53BBE">
        <w:t xml:space="preserve"> </w:t>
      </w:r>
      <w:r w:rsidR="006728A4">
        <w:t xml:space="preserve">component </w:t>
      </w:r>
      <w:r w:rsidR="00F53BBE">
        <w:t>or erosion</w:t>
      </w:r>
      <w:r w:rsidR="006728A4">
        <w:t>/failure</w:t>
      </w:r>
      <w:r w:rsidR="00F53BBE">
        <w:t xml:space="preserve"> of the graft material.</w:t>
      </w:r>
      <w:proofErr w:type="gramEnd"/>
      <w:r w:rsidR="00F53BBE">
        <w:t xml:space="preserve"> </w:t>
      </w:r>
    </w:p>
    <w:p w:rsidR="003D076B" w:rsidRDefault="003D076B">
      <w:proofErr w:type="gramStart"/>
      <w:r>
        <w:t>Type 4</w:t>
      </w:r>
      <w:r w:rsidR="00F53BBE">
        <w:t>.</w:t>
      </w:r>
      <w:proofErr w:type="gramEnd"/>
      <w:r w:rsidR="00F53BBE">
        <w:t xml:space="preserve"> </w:t>
      </w:r>
      <w:r w:rsidR="006728A4">
        <w:t xml:space="preserve"> F</w:t>
      </w:r>
      <w:r w:rsidR="00F53BBE">
        <w:t>rom seepage through the graft material and are usually self –limit</w:t>
      </w:r>
      <w:r w:rsidR="00570100">
        <w:t>i</w:t>
      </w:r>
      <w:r w:rsidR="00F53BBE">
        <w:t>ng and don’t usually require treatment.</w:t>
      </w:r>
      <w:r w:rsidR="00570100">
        <w:t xml:space="preserve"> </w:t>
      </w:r>
      <w:r w:rsidR="006728A4">
        <w:t>This is a very uncommon complication</w:t>
      </w:r>
      <w:r w:rsidR="00570100">
        <w:t xml:space="preserve"> with current </w:t>
      </w:r>
      <w:r w:rsidR="006728A4">
        <w:t xml:space="preserve">modern generation of </w:t>
      </w:r>
      <w:proofErr w:type="spellStart"/>
      <w:r w:rsidR="006728A4">
        <w:t>stent</w:t>
      </w:r>
      <w:r w:rsidR="00570100">
        <w:t>grafts</w:t>
      </w:r>
      <w:proofErr w:type="spellEnd"/>
      <w:r w:rsidR="00570100">
        <w:t xml:space="preserve"> being used</w:t>
      </w:r>
    </w:p>
    <w:p w:rsidR="003D076B" w:rsidRDefault="003D076B">
      <w:proofErr w:type="gramStart"/>
      <w:r>
        <w:t>Type 5</w:t>
      </w:r>
      <w:r w:rsidR="00F53BBE">
        <w:t>.</w:t>
      </w:r>
      <w:proofErr w:type="gramEnd"/>
      <w:r w:rsidR="00F53BBE">
        <w:t xml:space="preserve"> Also called </w:t>
      </w:r>
      <w:proofErr w:type="spellStart"/>
      <w:r w:rsidR="00F53BBE">
        <w:t>endotension</w:t>
      </w:r>
      <w:proofErr w:type="spellEnd"/>
      <w:r w:rsidR="00F53BBE">
        <w:t xml:space="preserve">, this occurs when the sac size increases without </w:t>
      </w:r>
      <w:r w:rsidR="006728A4">
        <w:t xml:space="preserve">clearly </w:t>
      </w:r>
      <w:r w:rsidR="00F53BBE">
        <w:t xml:space="preserve">detectable </w:t>
      </w:r>
      <w:proofErr w:type="spellStart"/>
      <w:r w:rsidR="006728A4">
        <w:t>endo</w:t>
      </w:r>
      <w:r w:rsidR="00F53BBE">
        <w:t>leak</w:t>
      </w:r>
      <w:proofErr w:type="spellEnd"/>
      <w:r w:rsidR="006728A4">
        <w:t xml:space="preserve"> on imaging</w:t>
      </w:r>
      <w:r w:rsidR="00F53BBE">
        <w:t xml:space="preserve">. It is thought that this may be due to pressure within the sac either due to seepage across the stent material or due to a leak that is too small to be detected. Treatment is difficult to define, but might involve relining the stent or surgical </w:t>
      </w:r>
      <w:proofErr w:type="spellStart"/>
      <w:r w:rsidR="00F53BBE">
        <w:t>explantation</w:t>
      </w:r>
      <w:proofErr w:type="spellEnd"/>
      <w:r w:rsidR="00F53BBE">
        <w:t xml:space="preserve"> of the stent and conversion to open repair.</w:t>
      </w:r>
    </w:p>
    <w:p w:rsidR="0023149F" w:rsidRDefault="0023149F">
      <w:r>
        <w:t>SCHEDULE FOR SURVEILLANCE</w:t>
      </w:r>
      <w:r w:rsidR="006728A4">
        <w:t xml:space="preserve"> AT UHCW VASCULAR UNIT</w:t>
      </w:r>
    </w:p>
    <w:p w:rsidR="0023149F" w:rsidRDefault="0023149F">
      <w:r>
        <w:t xml:space="preserve">Patients </w:t>
      </w:r>
      <w:r w:rsidR="006728A4">
        <w:t>routinely</w:t>
      </w:r>
      <w:r>
        <w:t xml:space="preserve"> have a CT scan at 1</w:t>
      </w:r>
      <w:r w:rsidR="006728A4">
        <w:t xml:space="preserve"> month</w:t>
      </w:r>
      <w:r>
        <w:t>, 6 months and 12 months</w:t>
      </w:r>
      <w:r w:rsidR="00046994">
        <w:t xml:space="preserve"> post EVAR</w:t>
      </w:r>
      <w:r>
        <w:t xml:space="preserve">. After this ultrasound surveillance </w:t>
      </w:r>
      <w:r w:rsidR="006728A4">
        <w:t xml:space="preserve">with plain films at the same visit </w:t>
      </w:r>
      <w:r>
        <w:t xml:space="preserve">is </w:t>
      </w:r>
      <w:r w:rsidR="006728A4">
        <w:t xml:space="preserve">routinely </w:t>
      </w:r>
      <w:r>
        <w:t xml:space="preserve">performed yearly indefinitely, or until a clinical decision is made to stop or patient no longer wishes to attend for surveillance </w:t>
      </w:r>
      <w:r>
        <w:lastRenderedPageBreak/>
        <w:t>(decision should be discussed with</w:t>
      </w:r>
      <w:r w:rsidR="006728A4">
        <w:t xml:space="preserve"> the relevant C</w:t>
      </w:r>
      <w:r>
        <w:t>onsultant</w:t>
      </w:r>
      <w:r w:rsidR="006728A4">
        <w:t xml:space="preserve"> Vascular Surgeon</w:t>
      </w:r>
      <w:r w:rsidR="00570100">
        <w:t>)</w:t>
      </w:r>
      <w:r>
        <w:t>.  Decision to stop surveillance might be due to mutual agreement with patient</w:t>
      </w:r>
      <w:r w:rsidR="006728A4">
        <w:t xml:space="preserve">, increased frailty/ill health or </w:t>
      </w:r>
      <w:r>
        <w:t xml:space="preserve">co-morbidities that make continued surveillance </w:t>
      </w:r>
      <w:r w:rsidR="006728A4">
        <w:t xml:space="preserve">inappropriate or </w:t>
      </w:r>
      <w:r>
        <w:t>not clinically useful.</w:t>
      </w:r>
    </w:p>
    <w:p w:rsidR="00046994" w:rsidRDefault="00046994">
      <w:r>
        <w:t>All of the patient’s initial CT surveillance</w:t>
      </w:r>
      <w:r w:rsidRPr="00046994">
        <w:t xml:space="preserve"> appointments should be arranged, protocolled and reported by the Vascular Radiologists. If in the opinion of the Vascular Radiologist, the patient has completed CT surveillance successfully, the Radiologist will make arrangements for the first episode of US/PF surveillance.</w:t>
      </w:r>
      <w:r>
        <w:t xml:space="preserve"> The Vascular Radiologists will deal with any complications or imaging issues arising through the CT surveillance period, either by discussion in Vascular MDT, by communication with the relevant Vascular Surgeon or by arranging further CT or invasive angiographic imaging.</w:t>
      </w:r>
    </w:p>
    <w:p w:rsidR="00046994" w:rsidRDefault="00046994">
      <w:proofErr w:type="gramStart"/>
      <w:r>
        <w:t>ISSUES FOR THE VASCULAR LAB.</w:t>
      </w:r>
      <w:proofErr w:type="gramEnd"/>
    </w:p>
    <w:p w:rsidR="0023149F" w:rsidRDefault="0023149F">
      <w:r>
        <w:t>Any ectatic or aneurysmal segments of the aorta or iliac arteries should continue have their diameter measured</w:t>
      </w:r>
      <w:r w:rsidR="00E33916">
        <w:t xml:space="preserve"> during</w:t>
      </w:r>
      <w:r>
        <w:t xml:space="preserve"> the </w:t>
      </w:r>
      <w:r w:rsidR="00E33916">
        <w:t>EVAR surveillance scan</w:t>
      </w:r>
      <w:r w:rsidR="00570100">
        <w:t>, whether included in the stented segments or not</w:t>
      </w:r>
      <w:r w:rsidR="00E33916">
        <w:t>.</w:t>
      </w:r>
    </w:p>
    <w:p w:rsidR="0023149F" w:rsidRDefault="00570100">
      <w:r>
        <w:t>If the ultrasound scan fails</w:t>
      </w:r>
      <w:r w:rsidR="0023149F">
        <w:t xml:space="preserve"> to visualise the EVAR and sac</w:t>
      </w:r>
      <w:r w:rsidR="00E33916">
        <w:t xml:space="preserve"> or relevant ectatic segments of artery outside the stented zone, then the </w:t>
      </w:r>
      <w:r w:rsidR="006728A4">
        <w:t xml:space="preserve">relevant </w:t>
      </w:r>
      <w:r w:rsidR="00E33916">
        <w:t xml:space="preserve">consultant </w:t>
      </w:r>
      <w:r w:rsidR="006728A4">
        <w:t xml:space="preserve">surgeon </w:t>
      </w:r>
      <w:r w:rsidR="00E33916">
        <w:t xml:space="preserve">should be informed. Usually a CT scan would be </w:t>
      </w:r>
      <w:proofErr w:type="gramStart"/>
      <w:r w:rsidR="00E33916">
        <w:t>organised  in</w:t>
      </w:r>
      <w:proofErr w:type="gramEnd"/>
      <w:r w:rsidR="00E33916">
        <w:t xml:space="preserve"> this </w:t>
      </w:r>
      <w:r w:rsidR="00842B32">
        <w:t>situation</w:t>
      </w:r>
      <w:r w:rsidR="00E33916">
        <w:t xml:space="preserve">. Occasionally the </w:t>
      </w:r>
      <w:r w:rsidR="00842B32">
        <w:t>vascular surgeon</w:t>
      </w:r>
      <w:r w:rsidR="00E33916">
        <w:t xml:space="preserve"> may request a repeat ult</w:t>
      </w:r>
      <w:r w:rsidR="00842B32">
        <w:t>rasound, possibly with fasting,</w:t>
      </w:r>
      <w:r w:rsidR="00E33916">
        <w:t xml:space="preserve"> especially in patients with renal failure. </w:t>
      </w:r>
      <w:r w:rsidR="00842B32">
        <w:t>If US surveillance subsequently does prove adequate to visualise the relevant anatomy, the</w:t>
      </w:r>
      <w:r w:rsidR="00E33916">
        <w:t xml:space="preserve"> patient should be kept under yearly ultrasound surveillance after this, </w:t>
      </w:r>
      <w:r w:rsidR="00842B32">
        <w:t>or a clinical decision is made via Vascular MDT</w:t>
      </w:r>
      <w:r w:rsidR="00E33916">
        <w:t xml:space="preserve"> to revert to CT surveillance permanently. This might happen if the ultrasound images are very poor and it is judged unlikely to obtain adequate images on further ultrasound scans</w:t>
      </w:r>
      <w:r w:rsidR="00842B32">
        <w:t xml:space="preserve"> or there is some technical requirement to demand CT surveillance</w:t>
      </w:r>
      <w:r w:rsidR="00E33916">
        <w:t>.</w:t>
      </w:r>
    </w:p>
    <w:p w:rsidR="004E1341" w:rsidRDefault="00E33916">
      <w:proofErr w:type="gramStart"/>
      <w:r>
        <w:t xml:space="preserve">BACKGROUND INFORMATION TO BE DOCUMENTED </w:t>
      </w:r>
      <w:r w:rsidR="00046994">
        <w:t>IN VASCULAR LAB.</w:t>
      </w:r>
      <w:proofErr w:type="gramEnd"/>
      <w:r w:rsidR="00046994">
        <w:t xml:space="preserve"> </w:t>
      </w:r>
      <w:r>
        <w:t>FOR EACH PATIENT BEFORE SURVEILLANCE</w:t>
      </w:r>
    </w:p>
    <w:p w:rsidR="004E1341" w:rsidRDefault="004E1341">
      <w:r>
        <w:t xml:space="preserve">Type of Aneurysm treated:  Aorta +/- common iliacs or </w:t>
      </w:r>
      <w:proofErr w:type="gramStart"/>
      <w:r>
        <w:t>other ?</w:t>
      </w:r>
      <w:proofErr w:type="gramEnd"/>
    </w:p>
    <w:p w:rsidR="004E1341" w:rsidRDefault="00842B32">
      <w:r>
        <w:t xml:space="preserve">Type of stent:  Bifurcated, </w:t>
      </w:r>
      <w:proofErr w:type="spellStart"/>
      <w:r w:rsidR="004E1341">
        <w:t>uni</w:t>
      </w:r>
      <w:proofErr w:type="spellEnd"/>
      <w:r w:rsidR="004E1341">
        <w:t>-iliac with crossover</w:t>
      </w:r>
      <w:r>
        <w:t>, iliac branch device etc</w:t>
      </w:r>
      <w:r w:rsidR="004E1341">
        <w:t>.</w:t>
      </w:r>
      <w:r w:rsidR="003053EF">
        <w:t xml:space="preserve"> Note whether </w:t>
      </w:r>
      <w:r>
        <w:t>and which</w:t>
      </w:r>
      <w:r w:rsidR="003053EF">
        <w:t xml:space="preserve"> vessels have been intentionally </w:t>
      </w:r>
      <w:proofErr w:type="spellStart"/>
      <w:proofErr w:type="gramStart"/>
      <w:r>
        <w:t>embolised</w:t>
      </w:r>
      <w:proofErr w:type="spellEnd"/>
      <w:r>
        <w:t>/</w:t>
      </w:r>
      <w:r w:rsidR="003053EF">
        <w:t>occluded</w:t>
      </w:r>
      <w:proofErr w:type="gramEnd"/>
      <w:r w:rsidR="003053EF">
        <w:t>.</w:t>
      </w:r>
    </w:p>
    <w:p w:rsidR="00E33916" w:rsidRDefault="00E33916">
      <w:r>
        <w:t xml:space="preserve">Proximal level of the stent: </w:t>
      </w:r>
    </w:p>
    <w:p w:rsidR="004E1341" w:rsidRDefault="004E1341">
      <w:r>
        <w:t xml:space="preserve">Distal level of stent on: </w:t>
      </w:r>
      <w:proofErr w:type="gramStart"/>
      <w:r>
        <w:t>Rt</w:t>
      </w:r>
      <w:proofErr w:type="gramEnd"/>
      <w:r>
        <w:t xml:space="preserve"> and Lt – eg. </w:t>
      </w:r>
      <w:proofErr w:type="gramStart"/>
      <w:r>
        <w:t>CIA or EIA.</w:t>
      </w:r>
      <w:proofErr w:type="gramEnd"/>
    </w:p>
    <w:p w:rsidR="004E1341" w:rsidRDefault="004E1341">
      <w:r>
        <w:t>Manufacturer of stent and type:</w:t>
      </w:r>
    </w:p>
    <w:p w:rsidR="004E1341" w:rsidRDefault="004629BB">
      <w:r>
        <w:t>List of p</w:t>
      </w:r>
      <w:r w:rsidR="004E1341">
        <w:t xml:space="preserve">revious CT </w:t>
      </w:r>
      <w:r>
        <w:t xml:space="preserve">and ultrasound </w:t>
      </w:r>
      <w:r w:rsidR="004E1341">
        <w:t>scan date</w:t>
      </w:r>
      <w:r>
        <w:t>s</w:t>
      </w:r>
      <w:r w:rsidR="004E1341">
        <w:t xml:space="preserve"> and sac diameter</w:t>
      </w:r>
      <w:r>
        <w:t>s</w:t>
      </w:r>
      <w:r w:rsidR="004E1341">
        <w:t>:</w:t>
      </w:r>
    </w:p>
    <w:p w:rsidR="004E1341" w:rsidRDefault="004E1341">
      <w:r>
        <w:t>Date of procedure and follow up interval</w:t>
      </w:r>
      <w:r w:rsidR="004629BB">
        <w:t>:</w:t>
      </w:r>
    </w:p>
    <w:p w:rsidR="004E1341" w:rsidRDefault="004E1341">
      <w:r>
        <w:t>Previous interventions to stent</w:t>
      </w:r>
      <w:r w:rsidR="00842B32">
        <w:t xml:space="preserve"> (including any Interventional Radiology procedures post EVAR)</w:t>
      </w:r>
      <w:r>
        <w:t>:</w:t>
      </w:r>
    </w:p>
    <w:p w:rsidR="00E33916" w:rsidRDefault="00E33916">
      <w:proofErr w:type="gramStart"/>
      <w:r>
        <w:t xml:space="preserve">Size of </w:t>
      </w:r>
      <w:r w:rsidR="003053EF">
        <w:t xml:space="preserve">ectatic or aneurysmal arterial segments proximal </w:t>
      </w:r>
      <w:r w:rsidR="00842B32">
        <w:t xml:space="preserve">and </w:t>
      </w:r>
      <w:r w:rsidR="003053EF">
        <w:t>distal to stent.</w:t>
      </w:r>
      <w:proofErr w:type="gramEnd"/>
    </w:p>
    <w:p w:rsidR="004629BB" w:rsidRDefault="00065001">
      <w:r>
        <w:t>Pain in legs: rest pain or claudication:</w:t>
      </w:r>
      <w:r w:rsidR="00E33916">
        <w:t xml:space="preserve"> especially new pain.</w:t>
      </w:r>
    </w:p>
    <w:p w:rsidR="003A3051" w:rsidRDefault="003A3051">
      <w:r>
        <w:lastRenderedPageBreak/>
        <w:t>It is useful to view previous CT scans of the EVAR graft to appreciate the geometry of the stent and vessels.</w:t>
      </w:r>
    </w:p>
    <w:p w:rsidR="004629BB" w:rsidRDefault="00E33916">
      <w:r>
        <w:t xml:space="preserve">ULTRASOUND EVAR SURVEILLANCE </w:t>
      </w:r>
      <w:r w:rsidR="004629BB">
        <w:t>METHOD</w:t>
      </w:r>
    </w:p>
    <w:p w:rsidR="00570100" w:rsidRDefault="00570100">
      <w:r>
        <w:t>Use a low frequency curvilinear probe.</w:t>
      </w:r>
    </w:p>
    <w:p w:rsidR="003053EF" w:rsidRDefault="003053EF">
      <w:r>
        <w:t xml:space="preserve">Measure </w:t>
      </w:r>
      <w:r w:rsidR="00570100">
        <w:t>inner to inner AP diameter</w:t>
      </w:r>
      <w:r>
        <w:t xml:space="preserve"> of aorta proximal to stent – probably best measured in longitudinal section.</w:t>
      </w:r>
    </w:p>
    <w:p w:rsidR="004629BB" w:rsidRDefault="00E33916">
      <w:proofErr w:type="gramStart"/>
      <w:r>
        <w:t xml:space="preserve">Image </w:t>
      </w:r>
      <w:r w:rsidR="003053EF">
        <w:t>AAA sac in longitudinal and transverse section – carefully orientating probe to get the maximum AP inner to inner diameter.</w:t>
      </w:r>
      <w:proofErr w:type="gramEnd"/>
      <w:r w:rsidR="00842B32">
        <w:t xml:space="preserve"> Try where possible to image orthogonal to the stent graft (how the diameter is measured on CT).</w:t>
      </w:r>
      <w:r w:rsidR="003053EF">
        <w:t xml:space="preserve"> In transverse the probe angle needs to generate as round a cross section as possible to be accurate.</w:t>
      </w:r>
    </w:p>
    <w:p w:rsidR="004629BB" w:rsidRDefault="00842B32">
      <w:r>
        <w:t>If c</w:t>
      </w:r>
      <w:r w:rsidR="003053EF">
        <w:t>ommon iliac arteries are included in the stented section – measure CIA diameters and note if they have expanded.</w:t>
      </w:r>
      <w:r w:rsidR="00C807E8">
        <w:t xml:space="preserve"> Usually it is more reliable to measure CIA diameters in longitudinal cross section as it can be difficult to get a circular cross section in transverse section.</w:t>
      </w:r>
    </w:p>
    <w:p w:rsidR="001B0C5B" w:rsidRDefault="001B0C5B">
      <w:r>
        <w:t>In B mode assess the echogenicity of the thrombus in the sac. Echolucent areas sometimes correlate with a leak.</w:t>
      </w:r>
    </w:p>
    <w:p w:rsidR="004629BB" w:rsidRDefault="004629BB">
      <w:r>
        <w:t xml:space="preserve">Patency of main body/limbs:    </w:t>
      </w:r>
      <w:r w:rsidR="00C807E8">
        <w:t xml:space="preserve">Check </w:t>
      </w:r>
      <w:r>
        <w:t>Colour flow with PRF high to check for stenoses</w:t>
      </w:r>
      <w:r w:rsidR="001B0C5B">
        <w:t>, kinks</w:t>
      </w:r>
      <w:r w:rsidR="003053EF">
        <w:t xml:space="preserve"> or occlusions </w:t>
      </w:r>
      <w:proofErr w:type="gramStart"/>
      <w:r w:rsidR="003053EF">
        <w:t>in  Longitudinal</w:t>
      </w:r>
      <w:proofErr w:type="gramEnd"/>
      <w:r w:rsidR="003053EF">
        <w:t xml:space="preserve"> section.</w:t>
      </w:r>
    </w:p>
    <w:p w:rsidR="004629BB" w:rsidRDefault="003053EF">
      <w:r>
        <w:t xml:space="preserve">Assess for </w:t>
      </w:r>
      <w:proofErr w:type="spellStart"/>
      <w:r w:rsidR="00842B32">
        <w:t>Endol</w:t>
      </w:r>
      <w:r w:rsidR="004629BB">
        <w:t>eaks</w:t>
      </w:r>
      <w:proofErr w:type="spellEnd"/>
      <w:r w:rsidR="004629BB">
        <w:t xml:space="preserve">: </w:t>
      </w:r>
      <w:r>
        <w:t>use</w:t>
      </w:r>
      <w:r w:rsidR="004629BB">
        <w:t xml:space="preserve"> PRF </w:t>
      </w:r>
      <w:proofErr w:type="gramStart"/>
      <w:r w:rsidR="004629BB">
        <w:t>low  -</w:t>
      </w:r>
      <w:proofErr w:type="gramEnd"/>
      <w:r w:rsidR="004629BB">
        <w:t xml:space="preserve"> LO and TR</w:t>
      </w:r>
      <w:r>
        <w:t xml:space="preserve"> projections throughout aneurysm sac, carefully optimise Doppler parameters to obtain accurate assessment of flow</w:t>
      </w:r>
      <w:r w:rsidR="004629BB">
        <w:t xml:space="preserve">   -   inspect full length of graft including both limbs.  Inspect any flow in sac</w:t>
      </w:r>
      <w:r w:rsidR="00065001">
        <w:t xml:space="preserve"> including any flow into aortic branches.</w:t>
      </w:r>
    </w:p>
    <w:p w:rsidR="00C807E8" w:rsidRDefault="00C807E8">
      <w:r>
        <w:t>PRF should be as low as possible, but this may be limited by movement artefacts if too low.</w:t>
      </w:r>
    </w:p>
    <w:p w:rsidR="003053EF" w:rsidRDefault="003053EF">
      <w:r>
        <w:t>Note if there is any flow in arterial segments that have been intentionally occluded.</w:t>
      </w:r>
    </w:p>
    <w:p w:rsidR="00065001" w:rsidRDefault="003053EF">
      <w:r>
        <w:t xml:space="preserve">Note any </w:t>
      </w:r>
      <w:proofErr w:type="spellStart"/>
      <w:r w:rsidR="00842B32">
        <w:t>Endol</w:t>
      </w:r>
      <w:r w:rsidR="00065001">
        <w:t>eaks</w:t>
      </w:r>
      <w:proofErr w:type="spellEnd"/>
      <w:r w:rsidR="00065001">
        <w:t xml:space="preserve">:  </w:t>
      </w:r>
      <w:r>
        <w:t xml:space="preserve">suggest </w:t>
      </w:r>
      <w:r w:rsidR="00065001">
        <w:t xml:space="preserve">type </w:t>
      </w:r>
      <w:r>
        <w:t>if possible and state</w:t>
      </w:r>
      <w:r w:rsidR="00065001">
        <w:t xml:space="preserve"> confidence</w:t>
      </w:r>
      <w:r>
        <w:t>. For suspected Type 2 leaks note – take images of flow sonogram in sided branches of aorta</w:t>
      </w:r>
      <w:r w:rsidR="00406366">
        <w:t xml:space="preserve"> and note direction and whether unidirectional or bi-directional</w:t>
      </w:r>
      <w:r>
        <w:t xml:space="preserve">. </w:t>
      </w:r>
      <w:r w:rsidR="00406366">
        <w:t>Bidirectional flow in side branches has a stronger association with spontaneous resolution of Type 2 leaks.</w:t>
      </w:r>
      <w:r w:rsidR="00643243">
        <w:t xml:space="preserve"> Number of patent side vessels seen should also be noted.</w:t>
      </w:r>
    </w:p>
    <w:p w:rsidR="00065001" w:rsidRDefault="00406366">
      <w:r>
        <w:t>Take f</w:t>
      </w:r>
      <w:r w:rsidR="00065001">
        <w:t>low waveforms at groin</w:t>
      </w:r>
      <w:r w:rsidR="003053EF">
        <w:t>s</w:t>
      </w:r>
      <w:r w:rsidR="00065001">
        <w:t xml:space="preserve">:  </w:t>
      </w:r>
      <w:r w:rsidR="00C807E8">
        <w:t xml:space="preserve">These should be </w:t>
      </w:r>
      <w:r w:rsidR="00065001">
        <w:t>Biphasic or mildly damped – similar to previous waveforms. Scan crossover graft if waveforms change.</w:t>
      </w:r>
    </w:p>
    <w:p w:rsidR="001B0C5B" w:rsidRDefault="001B0C5B">
      <w:r>
        <w:t>Check to make sure there is no evidence of false aneurysms or haematoma outside the aorta and iliac arteries.</w:t>
      </w:r>
    </w:p>
    <w:p w:rsidR="00065001" w:rsidRDefault="00065001">
      <w:r>
        <w:t>ACTIONS:</w:t>
      </w:r>
    </w:p>
    <w:p w:rsidR="00065001" w:rsidRDefault="00065001">
      <w:bookmarkStart w:id="1" w:name="_GoBack"/>
      <w:r>
        <w:t>No sac expansion and no leaks:   scan yearly.</w:t>
      </w:r>
    </w:p>
    <w:p w:rsidR="00065001" w:rsidRDefault="00065001">
      <w:pPr>
        <w:rPr>
          <w:ins w:id="2" w:author="Tiivas Carl (RKB) Clinical Scientist" w:date="2017-08-08T14:44:00Z"/>
        </w:rPr>
      </w:pPr>
      <w:r>
        <w:t xml:space="preserve">Leaks </w:t>
      </w:r>
      <w:r w:rsidR="00520355">
        <w:t xml:space="preserve">or any sac expansion </w:t>
      </w:r>
      <w:r w:rsidR="008D269E">
        <w:t>–</w:t>
      </w:r>
      <w:r>
        <w:t xml:space="preserve"> </w:t>
      </w:r>
      <w:r w:rsidR="008D269E">
        <w:t>inform</w:t>
      </w:r>
      <w:r w:rsidR="00520355">
        <w:t xml:space="preserve"> </w:t>
      </w:r>
      <w:r w:rsidR="00842B32">
        <w:t>Vascular Surgeon</w:t>
      </w:r>
      <w:r w:rsidR="00520355">
        <w:t xml:space="preserve"> and secretary by e mail</w:t>
      </w:r>
      <w:ins w:id="3" w:author="Tiivas Carl (RKB) Clinical Scientist" w:date="2017-08-08T14:39:00Z">
        <w:r w:rsidR="00473C30">
          <w:t>.</w:t>
        </w:r>
      </w:ins>
      <w:del w:id="4" w:author="Tiivas Carl (RKB) Clinical Scientist" w:date="2017-08-08T14:39:00Z">
        <w:r w:rsidR="00520355" w:rsidDel="00473C30">
          <w:delText xml:space="preserve"> </w:delText>
        </w:r>
        <w:r w:rsidR="006F4709" w:rsidDel="00473C30">
          <w:delText xml:space="preserve">on day of scan - </w:delText>
        </w:r>
        <w:r w:rsidR="00520355" w:rsidDel="00473C30">
          <w:delText xml:space="preserve"> schedule to </w:delText>
        </w:r>
        <w:r w:rsidR="008D269E" w:rsidDel="00473C30">
          <w:delText>discuss at</w:delText>
        </w:r>
        <w:r w:rsidR="0041183B" w:rsidDel="00473C30">
          <w:delText xml:space="preserve"> Vascular</w:delText>
        </w:r>
        <w:r w:rsidR="008D269E" w:rsidDel="00473C30">
          <w:delText xml:space="preserve"> MDT</w:delText>
        </w:r>
        <w:r w:rsidR="001B0C5B" w:rsidDel="00473C30">
          <w:delText>.</w:delText>
        </w:r>
      </w:del>
      <w:ins w:id="5" w:author="Tiivas Carl (RKB) Clinical Scientist" w:date="2017-08-08T14:39:00Z">
        <w:r w:rsidR="00473C30">
          <w:t xml:space="preserve"> For minor sac expansion &lt;5mm, repeat ultrasound in 6 mo. For </w:t>
        </w:r>
        <w:r w:rsidR="00473C30">
          <w:lastRenderedPageBreak/>
          <w:t>any sac of 5 mm or more in 6 months or 9mm or greater</w:t>
        </w:r>
      </w:ins>
      <w:ins w:id="6" w:author="Tiivas Carl (RKB) Clinical Scientist" w:date="2017-08-08T14:45:00Z">
        <w:r w:rsidR="00473C30">
          <w:t xml:space="preserve"> total expansion</w:t>
        </w:r>
      </w:ins>
      <w:ins w:id="7" w:author="Tiivas Carl (RKB) Clinical Scientist" w:date="2017-08-08T14:39:00Z">
        <w:r w:rsidR="00473C30">
          <w:t xml:space="preserve"> in 1 year or more </w:t>
        </w:r>
      </w:ins>
      <w:ins w:id="8" w:author="Tiivas Carl (RKB) Clinical Scientist" w:date="2017-08-08T14:41:00Z">
        <w:r w:rsidR="00473C30">
          <w:t>–</w:t>
        </w:r>
      </w:ins>
      <w:ins w:id="9" w:author="Tiivas Carl (RKB) Clinical Scientist" w:date="2017-08-08T14:39:00Z">
        <w:r w:rsidR="00473C30">
          <w:t xml:space="preserve"> inform </w:t>
        </w:r>
      </w:ins>
      <w:ins w:id="10" w:author="Tiivas Carl (RKB) Clinical Scientist" w:date="2017-08-08T14:41:00Z">
        <w:r w:rsidR="00473C30">
          <w:t>vascular surgeon and secretary</w:t>
        </w:r>
      </w:ins>
      <w:ins w:id="11" w:author="Tiivas Carl (RKB) Clinical Scientist" w:date="2017-08-08T14:46:00Z">
        <w:r w:rsidR="00473C30">
          <w:t xml:space="preserve"> promptly</w:t>
        </w:r>
      </w:ins>
      <w:ins w:id="12" w:author="Tiivas Carl (RKB) Clinical Scientist" w:date="2017-08-08T14:41:00Z">
        <w:r w:rsidR="00473C30">
          <w:t xml:space="preserve"> and ask then to schedule </w:t>
        </w:r>
      </w:ins>
      <w:ins w:id="13" w:author="Tiivas Carl (RKB) Clinical Scientist" w:date="2017-08-08T14:44:00Z">
        <w:r w:rsidR="00473C30">
          <w:t xml:space="preserve">Vascular </w:t>
        </w:r>
      </w:ins>
      <w:ins w:id="14" w:author="Tiivas Carl (RKB) Clinical Scientist" w:date="2017-08-08T14:41:00Z">
        <w:r w:rsidR="00473C30">
          <w:t>MDT discussion.</w:t>
        </w:r>
      </w:ins>
    </w:p>
    <w:p w:rsidR="00473C30" w:rsidRDefault="00473C30">
      <w:ins w:id="15" w:author="Tiivas Carl (RKB) Clinical Scientist" w:date="2017-08-08T14:44:00Z">
        <w:r>
          <w:t xml:space="preserve">Note: sac expansion should be judged over the history of the </w:t>
        </w:r>
      </w:ins>
      <w:ins w:id="16" w:author="Tiivas Carl (RKB) Clinical Scientist" w:date="2017-08-08T14:45:00Z">
        <w:r>
          <w:t xml:space="preserve">surveillance scans </w:t>
        </w:r>
      </w:ins>
      <w:ins w:id="17" w:author="Tiivas Carl (RKB) Clinical Scientist" w:date="2017-08-08T14:46:00Z">
        <w:r>
          <w:t>–</w:t>
        </w:r>
      </w:ins>
      <w:ins w:id="18" w:author="Tiivas Carl (RKB) Clinical Scientist" w:date="2017-08-08T14:45:00Z">
        <w:r>
          <w:t xml:space="preserve"> not </w:t>
        </w:r>
      </w:ins>
      <w:ins w:id="19" w:author="Tiivas Carl (RKB) Clinical Scientist" w:date="2017-08-08T14:46:00Z">
        <w:r>
          <w:t xml:space="preserve">just on the last scan. </w:t>
        </w:r>
        <w:proofErr w:type="spellStart"/>
        <w:r>
          <w:t>E.</w:t>
        </w:r>
      </w:ins>
      <w:ins w:id="20" w:author="Tiivas Carl (RKB) Clinical Scientist" w:date="2017-08-08T14:47:00Z">
        <w:r>
          <w:t>g</w:t>
        </w:r>
        <w:proofErr w:type="spellEnd"/>
        <w:r>
          <w:t xml:space="preserve"> if sac</w:t>
        </w:r>
      </w:ins>
      <w:ins w:id="21" w:author="Tiivas Carl (RKB) Clinical Scientist" w:date="2017-08-08T14:48:00Z">
        <w:r>
          <w:t xml:space="preserve"> was previously stable, then</w:t>
        </w:r>
      </w:ins>
      <w:ins w:id="22" w:author="Tiivas Carl (RKB) Clinical Scientist" w:date="2017-08-08T14:47:00Z">
        <w:r>
          <w:t xml:space="preserve"> expands 5mm in 1 yr, then 4mm in the </w:t>
        </w:r>
      </w:ins>
      <w:ins w:id="23" w:author="Tiivas Carl (RKB) Clinical Scientist" w:date="2017-08-08T14:48:00Z">
        <w:r>
          <w:t>next 6 mo</w:t>
        </w:r>
      </w:ins>
      <w:ins w:id="24" w:author="Tiivas Carl (RKB) Clinical Scientist" w:date="2017-08-08T14:47:00Z">
        <w:r>
          <w:t>, then this would constitute 9mm expansion</w:t>
        </w:r>
      </w:ins>
      <w:ins w:id="25" w:author="Tiivas Carl (RKB) Clinical Scientist" w:date="2017-08-08T14:48:00Z">
        <w:r>
          <w:t xml:space="preserve"> over the last 2 scans</w:t>
        </w:r>
      </w:ins>
      <w:ins w:id="26" w:author="Tiivas Carl (RKB) Clinical Scientist" w:date="2017-08-08T14:47:00Z">
        <w:r>
          <w:t xml:space="preserve">, which should be </w:t>
        </w:r>
      </w:ins>
      <w:ins w:id="27" w:author="Tiivas Carl (RKB) Clinical Scientist" w:date="2017-08-08T14:48:00Z">
        <w:r>
          <w:t xml:space="preserve">prompt </w:t>
        </w:r>
      </w:ins>
      <w:ins w:id="28" w:author="Tiivas Carl (RKB) Clinical Scientist" w:date="2017-08-08T14:49:00Z">
        <w:r w:rsidR="009B5914">
          <w:t>MDT discussion.</w:t>
        </w:r>
      </w:ins>
    </w:p>
    <w:p w:rsidR="001B0C5B" w:rsidRDefault="001B0C5B">
      <w:r>
        <w:t>Any non-visualisation of parts of the graft of aneurysms should be noted and the vascular consultant informed, so that a decision can be made whether further imaging with a different modality is necessary.</w:t>
      </w:r>
    </w:p>
    <w:bookmarkEnd w:id="1"/>
    <w:p w:rsidR="0026182A" w:rsidRDefault="0026182A">
      <w:r>
        <w:t>PLAIN ABDOMINAL X RAYS</w:t>
      </w:r>
      <w:r w:rsidR="00842B32">
        <w:t xml:space="preserve"> IN SURVEILLANCE</w:t>
      </w:r>
    </w:p>
    <w:p w:rsidR="0026182A" w:rsidRDefault="0026182A">
      <w:r>
        <w:t xml:space="preserve">Patients need AP and lateral abdominal </w:t>
      </w:r>
      <w:proofErr w:type="gramStart"/>
      <w:r>
        <w:t>x</w:t>
      </w:r>
      <w:proofErr w:type="gramEnd"/>
      <w:r>
        <w:t xml:space="preserve"> rays </w:t>
      </w:r>
      <w:r w:rsidR="00842B32">
        <w:t xml:space="preserve">at the same visit as their </w:t>
      </w:r>
      <w:r w:rsidR="00046994">
        <w:t xml:space="preserve">Post EVAR </w:t>
      </w:r>
      <w:r w:rsidR="00842B32">
        <w:t>US surveillance scan</w:t>
      </w:r>
      <w:r>
        <w:t xml:space="preserve">. </w:t>
      </w:r>
      <w:r w:rsidR="00046994">
        <w:t xml:space="preserve">When the patient is transferred from CT surveillance to US/PF surveillance by </w:t>
      </w:r>
      <w:r w:rsidR="009D236A">
        <w:t>a Consultant</w:t>
      </w:r>
      <w:r w:rsidR="00046994">
        <w:t xml:space="preserve"> Radiologist, the Radiologist will request both tests and inform the date for the next surveillance visit. At that visit, </w:t>
      </w:r>
      <w:r>
        <w:t xml:space="preserve">Vascular Lab. staff </w:t>
      </w:r>
      <w:r w:rsidR="00046994">
        <w:t>(</w:t>
      </w:r>
      <w:r>
        <w:t>who are</w:t>
      </w:r>
      <w:r w:rsidR="00046994">
        <w:t xml:space="preserve"> Non-medical Referrer</w:t>
      </w:r>
      <w:r>
        <w:t>s</w:t>
      </w:r>
      <w:r w:rsidR="00046994">
        <w:t>)</w:t>
      </w:r>
      <w:r w:rsidR="009D236A">
        <w:t xml:space="preserve"> should request appropriate</w:t>
      </w:r>
      <w:r>
        <w:t xml:space="preserve"> X rays</w:t>
      </w:r>
      <w:r w:rsidR="00046994">
        <w:t xml:space="preserve"> </w:t>
      </w:r>
      <w:r w:rsidR="009D236A">
        <w:t xml:space="preserve">in advance </w:t>
      </w:r>
      <w:r w:rsidR="00046994">
        <w:t>along with the next US surveillance appointment</w:t>
      </w:r>
      <w:r>
        <w:t xml:space="preserve">, so that the patient </w:t>
      </w:r>
      <w:r w:rsidR="009D236A">
        <w:t xml:space="preserve">can </w:t>
      </w:r>
      <w:r w:rsidR="00046994">
        <w:t xml:space="preserve">attend as a matter of routine at their next visit, </w:t>
      </w:r>
      <w:r w:rsidR="009D236A">
        <w:t xml:space="preserve">and </w:t>
      </w:r>
      <w:r>
        <w:t xml:space="preserve">have </w:t>
      </w:r>
      <w:r w:rsidR="00046994">
        <w:t>both the</w:t>
      </w:r>
      <w:r>
        <w:t xml:space="preserve"> X ray</w:t>
      </w:r>
      <w:r w:rsidR="00046994">
        <w:t>s</w:t>
      </w:r>
      <w:r>
        <w:t xml:space="preserve"> </w:t>
      </w:r>
      <w:r w:rsidR="00046994">
        <w:t>and</w:t>
      </w:r>
      <w:r>
        <w:t xml:space="preserve"> the ultrasound</w:t>
      </w:r>
      <w:r w:rsidR="009D236A">
        <w:t xml:space="preserve"> performed</w:t>
      </w:r>
      <w:r>
        <w:t>.</w:t>
      </w:r>
      <w:r w:rsidR="00046994">
        <w:t xml:space="preserve"> This arrangement needs to be robust to ensure patients are not lost to follow up.</w:t>
      </w:r>
      <w:r w:rsidR="009D236A">
        <w:t xml:space="preserve"> An appropriate operating procedure will be presented to Radiology Dept. QIPS to ensure that designated Vascular Lab. Staff may request these plain radiographs only for the purposes of the UHCW Vascular unit EVAR surveillance programme solely.</w:t>
      </w:r>
    </w:p>
    <w:p w:rsidR="00065001" w:rsidRDefault="00065001"/>
    <w:p w:rsidR="00065001" w:rsidRDefault="00C03EC7">
      <w:r>
        <w:t>REFERENCES</w:t>
      </w:r>
    </w:p>
    <w:p w:rsidR="00065001" w:rsidRDefault="00C03EC7" w:rsidP="00C03EC7">
      <w:pPr>
        <w:pStyle w:val="ListParagraph"/>
        <w:numPr>
          <w:ilvl w:val="0"/>
          <w:numId w:val="1"/>
        </w:numPr>
      </w:pPr>
      <w:r>
        <w:t xml:space="preserve">Surveillance after EVAR based on duplex ultrasound and abdominal radiography, Harrison GJ et al, </w:t>
      </w:r>
      <w:proofErr w:type="spellStart"/>
      <w:r>
        <w:t>Eur.J.Vasc.Endovasc.Surg</w:t>
      </w:r>
      <w:proofErr w:type="spellEnd"/>
      <w:r>
        <w:t>. , 2011, 42, 187-192</w:t>
      </w:r>
    </w:p>
    <w:p w:rsidR="00C03EC7" w:rsidRDefault="00C03EC7" w:rsidP="00C03EC7">
      <w:pPr>
        <w:pStyle w:val="ListParagraph"/>
        <w:numPr>
          <w:ilvl w:val="0"/>
          <w:numId w:val="1"/>
        </w:numPr>
      </w:pPr>
      <w:r>
        <w:t xml:space="preserve">SVS (Society for Vascular Surgery) practice guidelines for the care of patients with an abdominal aortic aneurysm: Executive Summary, </w:t>
      </w:r>
      <w:proofErr w:type="spellStart"/>
      <w:r>
        <w:t>Chaikof</w:t>
      </w:r>
      <w:proofErr w:type="spellEnd"/>
      <w:r>
        <w:t xml:space="preserve"> EL et al, </w:t>
      </w:r>
      <w:proofErr w:type="spellStart"/>
      <w:proofErr w:type="gramStart"/>
      <w:r>
        <w:t>J.Vasc.Surg</w:t>
      </w:r>
      <w:proofErr w:type="spellEnd"/>
      <w:r>
        <w:t>.,</w:t>
      </w:r>
      <w:proofErr w:type="gramEnd"/>
      <w:r>
        <w:t xml:space="preserve"> 2009, 50(4), 880 – 896.</w:t>
      </w:r>
    </w:p>
    <w:p w:rsidR="00C03EC7" w:rsidRDefault="0029662C" w:rsidP="00C03EC7">
      <w:pPr>
        <w:pStyle w:val="ListParagraph"/>
        <w:numPr>
          <w:ilvl w:val="0"/>
          <w:numId w:val="1"/>
        </w:numPr>
      </w:pPr>
      <w:r>
        <w:t xml:space="preserve">Management of Abdominal Aortic Aneurysms Clinical Practice Guidelines of the European Society for Vascular Surgery, Moll FL et al, </w:t>
      </w:r>
      <w:proofErr w:type="spellStart"/>
      <w:r>
        <w:t>Eur.J.Vasc.Endovasc.Surg</w:t>
      </w:r>
      <w:proofErr w:type="spellEnd"/>
      <w:r>
        <w:t>, 2009, 41, S1-S58.</w:t>
      </w:r>
      <w:r w:rsidR="00A24F5E">
        <w:t xml:space="preserve"> </w:t>
      </w:r>
    </w:p>
    <w:p w:rsidR="00065001" w:rsidRDefault="00065001"/>
    <w:p w:rsidR="00065001" w:rsidRDefault="009D236A">
      <w:r>
        <w:t>Authors:</w:t>
      </w:r>
    </w:p>
    <w:p w:rsidR="009D236A" w:rsidRDefault="009D236A">
      <w:r>
        <w:t>Mr Carl Ti</w:t>
      </w:r>
      <w:r w:rsidR="0086541E">
        <w:t>iva</w:t>
      </w:r>
      <w:r>
        <w:t>s</w:t>
      </w:r>
    </w:p>
    <w:p w:rsidR="009D236A" w:rsidRDefault="009D236A">
      <w:r>
        <w:t>Dr James Harding</w:t>
      </w:r>
    </w:p>
    <w:p w:rsidR="009D236A" w:rsidRDefault="009D236A">
      <w:r>
        <w:t>A</w:t>
      </w:r>
      <w:ins w:id="29" w:author="Tiivas Carl (RKB) Clinical Scientist" w:date="2017-08-08T14:50:00Z">
        <w:r w:rsidR="009B5914">
          <w:t>ugust</w:t>
        </w:r>
      </w:ins>
      <w:del w:id="30" w:author="Tiivas Carl (RKB) Clinical Scientist" w:date="2017-08-08T14:50:00Z">
        <w:r w:rsidDel="009B5914">
          <w:delText>pri</w:delText>
        </w:r>
      </w:del>
      <w:r>
        <w:t>l 2017</w:t>
      </w:r>
    </w:p>
    <w:sectPr w:rsidR="009D236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F36FE7"/>
    <w:multiLevelType w:val="hybridMultilevel"/>
    <w:tmpl w:val="1A14C4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341"/>
    <w:rsid w:val="00001A41"/>
    <w:rsid w:val="00046994"/>
    <w:rsid w:val="00065001"/>
    <w:rsid w:val="001B0C5B"/>
    <w:rsid w:val="0023149F"/>
    <w:rsid w:val="0026182A"/>
    <w:rsid w:val="0029662C"/>
    <w:rsid w:val="003053EF"/>
    <w:rsid w:val="003A3051"/>
    <w:rsid w:val="003D076B"/>
    <w:rsid w:val="00406366"/>
    <w:rsid w:val="0041183B"/>
    <w:rsid w:val="004629BB"/>
    <w:rsid w:val="00473C30"/>
    <w:rsid w:val="004C5621"/>
    <w:rsid w:val="004E1341"/>
    <w:rsid w:val="00520355"/>
    <w:rsid w:val="0052507A"/>
    <w:rsid w:val="00570100"/>
    <w:rsid w:val="00643243"/>
    <w:rsid w:val="006728A4"/>
    <w:rsid w:val="006D5430"/>
    <w:rsid w:val="006F4709"/>
    <w:rsid w:val="007277CB"/>
    <w:rsid w:val="00833E22"/>
    <w:rsid w:val="00842B32"/>
    <w:rsid w:val="0086541E"/>
    <w:rsid w:val="008D269E"/>
    <w:rsid w:val="00901DF0"/>
    <w:rsid w:val="00906A4B"/>
    <w:rsid w:val="00915CDE"/>
    <w:rsid w:val="009B5914"/>
    <w:rsid w:val="009D236A"/>
    <w:rsid w:val="00A24F5E"/>
    <w:rsid w:val="00A444C6"/>
    <w:rsid w:val="00A700B6"/>
    <w:rsid w:val="00A84836"/>
    <w:rsid w:val="00BD3A23"/>
    <w:rsid w:val="00C03EC7"/>
    <w:rsid w:val="00C807E8"/>
    <w:rsid w:val="00CC1A7E"/>
    <w:rsid w:val="00CF7F58"/>
    <w:rsid w:val="00D6767A"/>
    <w:rsid w:val="00E33916"/>
    <w:rsid w:val="00F53B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3EC7"/>
    <w:pPr>
      <w:ind w:left="720"/>
      <w:contextualSpacing/>
    </w:pPr>
  </w:style>
  <w:style w:type="paragraph" w:styleId="Revision">
    <w:name w:val="Revision"/>
    <w:hidden/>
    <w:uiPriority w:val="99"/>
    <w:semiHidden/>
    <w:rsid w:val="0086541E"/>
    <w:pPr>
      <w:spacing w:after="0" w:line="240" w:lineRule="auto"/>
    </w:pPr>
  </w:style>
  <w:style w:type="paragraph" w:styleId="BalloonText">
    <w:name w:val="Balloon Text"/>
    <w:basedOn w:val="Normal"/>
    <w:link w:val="BalloonTextChar"/>
    <w:uiPriority w:val="99"/>
    <w:semiHidden/>
    <w:unhideWhenUsed/>
    <w:rsid w:val="008654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54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3EC7"/>
    <w:pPr>
      <w:ind w:left="720"/>
      <w:contextualSpacing/>
    </w:pPr>
  </w:style>
  <w:style w:type="paragraph" w:styleId="Revision">
    <w:name w:val="Revision"/>
    <w:hidden/>
    <w:uiPriority w:val="99"/>
    <w:semiHidden/>
    <w:rsid w:val="0086541E"/>
    <w:pPr>
      <w:spacing w:after="0" w:line="240" w:lineRule="auto"/>
    </w:pPr>
  </w:style>
  <w:style w:type="paragraph" w:styleId="BalloonText">
    <w:name w:val="Balloon Text"/>
    <w:basedOn w:val="Normal"/>
    <w:link w:val="BalloonTextChar"/>
    <w:uiPriority w:val="99"/>
    <w:semiHidden/>
    <w:unhideWhenUsed/>
    <w:rsid w:val="008654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54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1979</Words>
  <Characters>11285</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UHCW NHS Trust</Company>
  <LinksUpToDate>false</LinksUpToDate>
  <CharactersWithSpaces>13238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Tiivas Carl (RKB) Clinical Scientist</dc:creator>
  <cp:lastModifiedBy>Tiivas Carl (RKB) Clinical Scientist</cp:lastModifiedBy>
  <cp:revision>2</cp:revision>
  <cp:lastPrinted>2017-04-11T10:29:00Z</cp:lastPrinted>
  <dcterms:created xsi:type="dcterms:W3CDTF">2018-11-23T16:47:00Z</dcterms:created>
  <dcterms:modified xsi:type="dcterms:W3CDTF">2018-11-23T16:47:00Z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1493734162</vt:i4>
  </property>
  <property fmtid="{D5CDD505-2E9C-101B-9397-08002B2CF9AE}" pid="3" name="_NewReviewCycle">
    <vt:lpwstr/>
  </property>
  <property fmtid="{D5CDD505-2E9C-101B-9397-08002B2CF9AE}" pid="4" name="_EmailSubject">
    <vt:lpwstr>EVAR surveillance protocol</vt:lpwstr>
  </property>
  <property fmtid="{D5CDD505-2E9C-101B-9397-08002B2CF9AE}" pid="5" name="_AuthorEmail">
    <vt:lpwstr>James.Harding@uhcw.nhs.uk</vt:lpwstr>
  </property>
  <property fmtid="{D5CDD505-2E9C-101B-9397-08002B2CF9AE}" pid="6" name="_AuthorEmailDisplayName">
    <vt:lpwstr>Harding James (RKB) Consultant Radiologist</vt:lpwstr>
  </property>
  <property fmtid="{D5CDD505-2E9C-101B-9397-08002B2CF9AE}" pid="7" name="_PreviousAdHocReviewCycleID">
    <vt:i4>1647731553</vt:i4>
  </property>
  <property fmtid="{D5CDD505-2E9C-101B-9397-08002B2CF9AE}" pid="8" name="_ReviewingToolsShownOnce">
    <vt:lpwstr/>
  </property>
</Properties>
</file>